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32A94" w14:textId="77777777" w:rsidR="007F1948" w:rsidRDefault="007F1948" w:rsidP="007F1948">
      <w:pPr>
        <w:wordWrap w:val="0"/>
        <w:spacing w:line="208" w:lineRule="auto"/>
        <w:jc w:val="righ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別添</w:t>
      </w:r>
    </w:p>
    <w:p w14:paraId="7AB53CF0" w14:textId="77777777" w:rsidR="007F1948" w:rsidRDefault="007F1948" w:rsidP="007F1948">
      <w:pPr>
        <w:spacing w:line="208" w:lineRule="auto"/>
        <w:jc w:val="right"/>
        <w:rPr>
          <w:rFonts w:ascii="Segoe UI" w:hAnsi="Segoe UI" w:cs="Segoe UI"/>
          <w:szCs w:val="21"/>
        </w:rPr>
      </w:pPr>
      <w:r>
        <w:rPr>
          <w:rFonts w:ascii="Segoe UI" w:hAnsi="Segoe UI" w:cs="Segoe UI"/>
          <w:szCs w:val="21"/>
        </w:rPr>
        <w:t>Annex</w:t>
      </w:r>
    </w:p>
    <w:p w14:paraId="2DCC5CBF" w14:textId="0DD675E7" w:rsidR="00815659" w:rsidRPr="00B00465" w:rsidRDefault="00815659" w:rsidP="00815659">
      <w:pPr>
        <w:pStyle w:val="a4"/>
        <w:jc w:val="right"/>
        <w:rPr>
          <w:rFonts w:ascii="Segoe UI" w:eastAsia="メイリオ" w:hAnsi="Segoe UI" w:cs="Segoe UI"/>
        </w:rPr>
      </w:pPr>
    </w:p>
    <w:p w14:paraId="4C08ED3D" w14:textId="77777777" w:rsidR="003165A0" w:rsidRPr="0051739F" w:rsidRDefault="003165A0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18"/>
          <w:szCs w:val="18"/>
        </w:rPr>
      </w:pPr>
    </w:p>
    <w:p w14:paraId="0D821D5F" w14:textId="77777777" w:rsidR="00A75C2B" w:rsidRPr="0083026B" w:rsidRDefault="00A75C2B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72"/>
          <w:szCs w:val="20"/>
        </w:rPr>
      </w:pP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にほんご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日本語</w:t>
            </w:r>
          </w:rubyBase>
        </w:ruby>
      </w:r>
      <w:r w:rsidR="00A66474"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66474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うんよう</w:t>
            </w:r>
          </w:rt>
          <w:rubyBase>
            <w:r w:rsidR="00A66474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運用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りょく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力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じこ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自己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しんだん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診断</w:t>
            </w:r>
          </w:rubyBase>
        </w:ruby>
      </w:r>
      <w:r w:rsidRPr="0083026B">
        <w:rPr>
          <w:rFonts w:ascii="MS UI Gothic" w:eastAsia="MS UI Gothic" w:hAnsi="MS UI Gothic" w:hint="eastAsia"/>
          <w:kern w:val="0"/>
          <w:sz w:val="72"/>
          <w:szCs w:val="40"/>
        </w:rPr>
        <w:t>テスト</w:t>
      </w:r>
    </w:p>
    <w:p w14:paraId="53AD81AE" w14:textId="77777777" w:rsidR="00A75C2B" w:rsidRPr="0083026B" w:rsidRDefault="00A75C2B">
      <w:pPr>
        <w:rPr>
          <w:rFonts w:ascii="MS UI Gothic" w:eastAsia="MS UI Gothic" w:hAnsi="MS UI Gothic"/>
        </w:rPr>
      </w:pPr>
    </w:p>
    <w:p w14:paraId="4254C495" w14:textId="77777777" w:rsidR="00A75C2B" w:rsidRPr="0083026B" w:rsidRDefault="00A75C2B">
      <w:pPr>
        <w:pStyle w:val="1"/>
        <w:rPr>
          <w:szCs w:val="20"/>
        </w:rPr>
      </w:pPr>
      <w:r w:rsidRPr="0083026B">
        <w:t>Japanese Proficiency Self-Check Test</w:t>
      </w:r>
    </w:p>
    <w:p w14:paraId="49064FD6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12319811" w14:textId="5F6AC65A" w:rsidR="00A75C2B" w:rsidRPr="0083026B" w:rsidRDefault="00413AF6">
      <w:pPr>
        <w:rPr>
          <w:rFonts w:ascii="MS UI Gothic" w:eastAsia="MS UI Gothic" w:hAnsi="MS UI Gothic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6052F1" wp14:editId="6BBD7CD4">
                <wp:simplePos x="0" y="0"/>
                <wp:positionH relativeFrom="column">
                  <wp:posOffset>619125</wp:posOffset>
                </wp:positionH>
                <wp:positionV relativeFrom="paragraph">
                  <wp:posOffset>146685</wp:posOffset>
                </wp:positionV>
                <wp:extent cx="4410075" cy="2400300"/>
                <wp:effectExtent l="13335" t="10160" r="5715" b="889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86CED" w14:textId="77777777" w:rsidR="0033002B" w:rsidRDefault="003300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052F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8.75pt;margin-top:11.55pt;width:347.25pt;height:18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">
                <v:textbox>
                  <w:txbxContent>
                    <w:p w14:paraId="76F86CED" w14:textId="77777777" w:rsidR="0033002B" w:rsidRDefault="0033002B"/>
                  </w:txbxContent>
                </v:textbox>
              </v:shape>
            </w:pict>
          </mc:Fallback>
        </mc:AlternateContent>
      </w:r>
    </w:p>
    <w:p w14:paraId="13A3770E" w14:textId="23B6775C" w:rsidR="00A75C2B" w:rsidRPr="0083026B" w:rsidRDefault="00413AF6">
      <w:pPr>
        <w:jc w:val="center"/>
        <w:rPr>
          <w:rFonts w:ascii="MS UI Gothic" w:eastAsia="MS UI Gothic" w:hAnsi="MS UI Gothic"/>
          <w:b/>
          <w:bCs/>
          <w:sz w:val="40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5AB7A7" wp14:editId="1DA4D2BA">
                <wp:simplePos x="0" y="0"/>
                <wp:positionH relativeFrom="column">
                  <wp:posOffset>691515</wp:posOffset>
                </wp:positionH>
                <wp:positionV relativeFrom="paragraph">
                  <wp:posOffset>49530</wp:posOffset>
                </wp:positionV>
                <wp:extent cx="4223385" cy="2210435"/>
                <wp:effectExtent l="9525" t="9525" r="5715" b="889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3385" cy="221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C633E" w14:textId="77777777" w:rsidR="0033002B" w:rsidRDefault="0033002B">
                            <w:pPr>
                              <w:autoSpaceDE w:val="0"/>
                              <w:autoSpaceDN w:val="0"/>
                              <w:adjustRightInd w:val="0"/>
                              <w:spacing w:line="36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これはあなたの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に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ほん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ご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りょく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しく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はか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るためのテストです。</w:t>
                            </w:r>
                          </w:p>
                          <w:p w14:paraId="4067F9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before="240"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もんだい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問題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ようし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さいしょ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最初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にある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ちゅうい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注意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まも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ってやってください。</w:t>
                            </w:r>
                          </w:p>
                          <w:p w14:paraId="6FD86B0A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じしょ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辞書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や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きょうかしょ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教科書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み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ないで、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でやってください。</w:t>
                            </w:r>
                          </w:p>
                          <w:p w14:paraId="5C8F51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テストを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けるのは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いっかい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だけです。</w:t>
                            </w:r>
                          </w:p>
                          <w:p w14:paraId="01338091" w14:textId="77777777" w:rsidR="0033002B" w:rsidRDefault="0033002B">
                            <w:pPr>
                              <w:pStyle w:val="a3"/>
                              <w:spacing w:beforeLines="0" w:before="240"/>
                              <w:ind w:leftChars="40" w:left="84"/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しいテスト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けっか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結果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でないことがわかった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、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さいよう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採用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されていても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と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り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されることがあります。</w:t>
                            </w:r>
                          </w:p>
                        </w:txbxContent>
                      </wps:txbx>
                      <wps:bodyPr rot="0" vert="horz" wrap="square" lIns="144000" tIns="144000" rIns="144000" bIns="14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AB7A7" id="Text Box 2" o:spid="_x0000_s1027" type="#_x0000_t202" style="position:absolute;left:0;text-align:left;margin-left:54.45pt;margin-top:3.9pt;width:332.55pt;height:17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">
                <v:textbox inset="4mm,4mm,4mm,4mm">
                  <w:txbxContent>
                    <w:p w14:paraId="10AC633E" w14:textId="77777777" w:rsidR="0033002B" w:rsidRDefault="0033002B">
                      <w:pPr>
                        <w:autoSpaceDE w:val="0"/>
                        <w:autoSpaceDN w:val="0"/>
                        <w:adjustRightInd w:val="0"/>
                        <w:spacing w:line="36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これはあなたの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に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日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ほん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ご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りょく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力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しく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はか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るためのテストです。</w:t>
                      </w:r>
                    </w:p>
                    <w:p w14:paraId="4067F9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before="240"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もんだい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問題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ようし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用紙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の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さいしょ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最初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にある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ちゅうい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注意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まも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ってやってください。</w:t>
                      </w:r>
                    </w:p>
                    <w:p w14:paraId="6FD86B0A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じしょ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辞書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や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きょうかしょ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教科書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み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見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ないで、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ひとり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一人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でやってください。</w:t>
                      </w:r>
                    </w:p>
                    <w:p w14:paraId="5C8F51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テストを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受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けるのは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いっかい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だけです。</w:t>
                      </w:r>
                    </w:p>
                    <w:p w14:paraId="01338091" w14:textId="77777777" w:rsidR="0033002B" w:rsidRDefault="0033002B">
                      <w:pPr>
                        <w:pStyle w:val="a3"/>
                        <w:spacing w:beforeLines="0" w:before="240"/>
                        <w:ind w:leftChars="40" w:left="84"/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しいテスト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けっか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結果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でないことがわかった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ばあい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場合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、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さいよう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採用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されていても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と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取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り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されることがあります。</w:t>
                      </w:r>
                    </w:p>
                  </w:txbxContent>
                </v:textbox>
              </v:shape>
            </w:pict>
          </mc:Fallback>
        </mc:AlternateContent>
      </w:r>
      <w:del w:id="0" w:author="朝賀　美織" w:date="2024-08-01T16:31:00Z">
        <w:r w:rsidDel="000D1EAF">
          <w:rPr>
            <w:rFonts w:ascii="MS UI Gothic" w:eastAsia="MS UI Gothic" w:hAnsi="MS UI Gothic"/>
            <w:noProof/>
            <w:sz w:val="20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3B443BD0" wp14:editId="2A0DBAF9">
                  <wp:simplePos x="0" y="0"/>
                  <wp:positionH relativeFrom="column">
                    <wp:posOffset>5029200</wp:posOffset>
                  </wp:positionH>
                  <wp:positionV relativeFrom="paragraph">
                    <wp:posOffset>3174365</wp:posOffset>
                  </wp:positionV>
                  <wp:extent cx="577215" cy="209550"/>
                  <wp:effectExtent l="13335" t="10160" r="9525" b="8890"/>
                  <wp:wrapNone/>
                  <wp:docPr id="12" name="Text Box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7215" cy="209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17317D" w14:textId="0A096FF6" w:rsidR="0033002B" w:rsidRDefault="00FA0FAF">
                              <w:pPr>
                                <w:spacing w:line="260" w:lineRule="exact"/>
                                <w:jc w:val="center"/>
                                <w:rPr>
                                  <w:rFonts w:ascii="MS UI Gothic" w:hAnsi="MS UI Gothic"/>
                                </w:rPr>
                              </w:pPr>
                              <w:r w:rsidRPr="00257CE5">
                                <w:rPr>
                                  <w:rFonts w:ascii="MS UI Gothic" w:hAnsi="MS UI Gothic"/>
                                </w:rPr>
                                <w:t>2</w:t>
                              </w:r>
                              <w:r w:rsidR="005F0C79" w:rsidRPr="00257CE5">
                                <w:rPr>
                                  <w:rFonts w:ascii="MS UI Gothic" w:hAnsi="MS UI Gothic"/>
                                </w:rPr>
                                <w:t>02</w:t>
                              </w:r>
                              <w:r w:rsidR="00A058AE">
                                <w:rPr>
                                  <w:rFonts w:ascii="MS UI Gothic" w:hAnsi="MS UI Gothic"/>
                                </w:rPr>
                                <w:t>4</w:t>
                              </w:r>
                              <w:r w:rsidR="003165A0">
                                <w:rPr>
                                  <w:rFonts w:ascii="MS UI Gothic" w:hAnsi="MS UI Gothic"/>
                                </w:rPr>
                                <w:t xml:space="preserve"> </w:t>
                              </w:r>
                            </w:p>
                            <w:p w14:paraId="13D249DD" w14:textId="77777777" w:rsidR="003165A0" w:rsidRDefault="003165A0">
                              <w:pPr>
                                <w:spacing w:line="260" w:lineRule="exact"/>
                                <w:jc w:val="center"/>
                                <w:rPr>
                                  <w:rFonts w:ascii="MS UI Gothic" w:hAnsi="MS UI Gothic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4120" rIns="91440" bIns="313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3B443BD0" id="Text Box 4" o:spid="_x0000_s1028" type="#_x0000_t202" style="position:absolute;left:0;text-align:left;margin-left:396pt;margin-top:249.95pt;width:45.45pt;height:1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" strokeweight=".5pt">
                  <v:textbox inset=",.67mm,,.87mm">
                    <w:txbxContent>
                      <w:p w14:paraId="0B17317D" w14:textId="0A096FF6" w:rsidR="0033002B" w:rsidRDefault="00FA0FAF">
                        <w:pPr>
                          <w:spacing w:line="260" w:lineRule="exact"/>
                          <w:jc w:val="center"/>
                          <w:rPr>
                            <w:rFonts w:ascii="MS UI Gothic" w:hAnsi="MS UI Gothic"/>
                          </w:rPr>
                        </w:pPr>
                        <w:r w:rsidRPr="00257CE5">
                          <w:rPr>
                            <w:rFonts w:ascii="MS UI Gothic" w:hAnsi="MS UI Gothic"/>
                          </w:rPr>
                          <w:t>2</w:t>
                        </w:r>
                        <w:r w:rsidR="005F0C79" w:rsidRPr="00257CE5">
                          <w:rPr>
                            <w:rFonts w:ascii="MS UI Gothic" w:hAnsi="MS UI Gothic"/>
                          </w:rPr>
                          <w:t>02</w:t>
                        </w:r>
                        <w:r w:rsidR="00A058AE">
                          <w:rPr>
                            <w:rFonts w:ascii="MS UI Gothic" w:hAnsi="MS UI Gothic"/>
                          </w:rPr>
                          <w:t>4</w:t>
                        </w:r>
                        <w:r w:rsidR="003165A0">
                          <w:rPr>
                            <w:rFonts w:ascii="MS UI Gothic" w:hAnsi="MS UI Gothic"/>
                          </w:rPr>
                          <w:t xml:space="preserve"> </w:t>
                        </w:r>
                      </w:p>
                      <w:p w14:paraId="13D249DD" w14:textId="77777777" w:rsidR="003165A0" w:rsidRDefault="003165A0">
                        <w:pPr>
                          <w:spacing w:line="260" w:lineRule="exact"/>
                          <w:jc w:val="center"/>
                          <w:rPr>
                            <w:rFonts w:ascii="MS UI Gothic" w:hAnsi="MS UI Gothic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</w:del>
      <w:r w:rsidR="00A75C2B" w:rsidRPr="0083026B">
        <w:rPr>
          <w:rFonts w:ascii="MS UI Gothic" w:eastAsia="MS UI Gothic" w:hAnsi="MS UI Gothic"/>
        </w:rPr>
        <w:br w:type="page"/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用紙</w:t>
            </w:r>
          </w:rubyBase>
        </w:ruby>
      </w:r>
    </w:p>
    <w:p w14:paraId="011B1461" w14:textId="77777777" w:rsidR="00A75C2B" w:rsidRPr="0083026B" w:rsidRDefault="00A75C2B">
      <w:pPr>
        <w:pStyle w:val="2"/>
        <w:autoSpaceDE/>
        <w:autoSpaceDN/>
        <w:adjustRightInd/>
        <w:spacing w:beforeLines="0" w:before="0"/>
        <w:rPr>
          <w:rFonts w:eastAsia="ＭＳ 明朝"/>
          <w:szCs w:val="20"/>
        </w:rPr>
      </w:pPr>
      <w:r w:rsidRPr="0083026B">
        <w:rPr>
          <w:rFonts w:eastAsia="ＭＳ 明朝"/>
        </w:rPr>
        <w:t>Question Sheet</w:t>
      </w:r>
    </w:p>
    <w:p w14:paraId="06E97AE0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461B883E" w14:textId="77777777" w:rsidR="00A75C2B" w:rsidRPr="0083026B" w:rsidRDefault="00A75C2B">
      <w:pPr>
        <w:autoSpaceDE w:val="0"/>
        <w:autoSpaceDN w:val="0"/>
        <w:adjustRightInd w:val="0"/>
        <w:spacing w:afterLines="100" w:after="240"/>
        <w:jc w:val="center"/>
        <w:rPr>
          <w:rFonts w:ascii="MS UI Gothic" w:eastAsia="MS UI Gothic" w:hAnsi="MS UI Gothic"/>
          <w:kern w:val="0"/>
          <w:sz w:val="20"/>
          <w:szCs w:val="20"/>
        </w:rPr>
      </w:pPr>
      <w:r w:rsidRPr="0083026B">
        <w:rPr>
          <w:rFonts w:ascii="MS UI Gothic" w:eastAsia="MS UI Gothic" w:hAnsi="MS UI Gothic"/>
          <w:b/>
          <w:bCs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18"/>
              </w:rPr>
              <w:t>ちゅうい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36"/>
              </w:rPr>
              <w:t>注意</w:t>
            </w:r>
          </w:rubyBase>
        </w:ruby>
      </w:r>
      <w:r w:rsidRPr="0083026B">
        <w:rPr>
          <w:rFonts w:ascii="MS UI Gothic" w:eastAsia="MS UI Gothic" w:hAnsi="MS UI Gothic" w:hint="eastAsia"/>
        </w:rPr>
        <w:t xml:space="preserve">　</w:t>
      </w:r>
      <w:r w:rsidRPr="0083026B">
        <w:rPr>
          <w:rFonts w:ascii="Times New Roman" w:eastAsia="MS UI Gothic" w:hAnsi="Times New Roman"/>
          <w:kern w:val="0"/>
          <w:sz w:val="28"/>
          <w:szCs w:val="28"/>
        </w:rPr>
        <w:t>Instruction</w:t>
      </w:r>
    </w:p>
    <w:p w14:paraId="1099838C" w14:textId="77777777" w:rsidR="00A75C2B" w:rsidRPr="0083026B" w:rsidRDefault="00A75C2B">
      <w:pPr>
        <w:rPr>
          <w:rFonts w:ascii="MS UI Gothic" w:eastAsia="MS UI Gothic" w:hAnsi="MS UI Gothic"/>
        </w:rPr>
      </w:pPr>
    </w:p>
    <w:p w14:paraId="6C585478" w14:textId="77777777" w:rsidR="00A75C2B" w:rsidRPr="0083026B" w:rsidRDefault="00A75C2B">
      <w:pPr>
        <w:numPr>
          <w:ilvl w:val="0"/>
          <w:numId w:val="2"/>
        </w:numPr>
        <w:spacing w:line="440" w:lineRule="exac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辞書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や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きょうかしょ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教科書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を見ないで、一人でやってください。</w:t>
      </w:r>
    </w:p>
    <w:p w14:paraId="13AD6BCB" w14:textId="77777777" w:rsidR="00A75C2B" w:rsidRPr="0083026B" w:rsidRDefault="00A75C2B">
      <w:pPr>
        <w:pStyle w:val="20"/>
        <w:spacing w:before="100" w:line="360" w:lineRule="exact"/>
        <w:ind w:leftChars="173" w:left="363"/>
        <w:rPr>
          <w:rFonts w:ascii="MS UI Gothic" w:hAnsi="MS UI Gothic"/>
        </w:rPr>
      </w:pPr>
      <w:r w:rsidRPr="0083026B">
        <w:t>You are strictly requested to work alone without using any dictionaries and references.</w:t>
      </w:r>
    </w:p>
    <w:p w14:paraId="7F0D094F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p.3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p.5</w:t>
      </w:r>
      <w:r w:rsidRPr="0083026B">
        <w:rPr>
          <w:rFonts w:ascii="MS UI Gothic" w:eastAsia="MS UI Gothic" w:hAnsi="MS UI Gothic" w:hint="eastAsia"/>
          <w:sz w:val="26"/>
        </w:rPr>
        <w:t>）と「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p.6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p.8</w:t>
      </w:r>
      <w:r w:rsidRPr="0083026B">
        <w:rPr>
          <w:rFonts w:ascii="MS UI Gothic" w:eastAsia="MS UI Gothic" w:hAnsi="MS UI Gothic" w:hint="eastAsia"/>
          <w:sz w:val="26"/>
        </w:rPr>
        <w:t>）があります。</w:t>
      </w:r>
    </w:p>
    <w:p w14:paraId="322B0F3D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The test consists of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”（</w:t>
      </w:r>
      <w:r w:rsidR="00835C2A" w:rsidRPr="0083026B">
        <w:rPr>
          <w:rFonts w:hint="eastAsia"/>
        </w:rPr>
        <w:t>p.3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p.5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 and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p.6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p.8</w:t>
      </w:r>
      <w:r w:rsidRPr="0083026B">
        <w:rPr>
          <w:rFonts w:hint="eastAsia"/>
        </w:rPr>
        <w:t>）</w:t>
      </w:r>
    </w:p>
    <w:p w14:paraId="38F47499" w14:textId="77777777" w:rsidR="00A75C2B" w:rsidRPr="0083026B" w:rsidRDefault="00A75C2B">
      <w:pPr>
        <w:pStyle w:val="20"/>
        <w:spacing w:beforeLines="100" w:before="240" w:line="360" w:lineRule="exact"/>
        <w:ind w:leftChars="173" w:left="363"/>
      </w:pPr>
      <w:r w:rsidRPr="0083026B">
        <w:rPr>
          <w:rFonts w:hint="eastAsia"/>
        </w:rPr>
        <w:t>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もじ</w:t>
            </w:r>
          </w:rt>
          <w:rubyBase>
            <w:r w:rsidR="00A75C2B" w:rsidRPr="0083026B">
              <w:t>文字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ごい</w:t>
            </w:r>
          </w:rt>
          <w:rubyBase>
            <w:r w:rsidR="00A75C2B" w:rsidRPr="0083026B">
              <w:t>語彙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15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、「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どっかい</w:t>
            </w:r>
          </w:rt>
          <w:rubyBase>
            <w:r w:rsidR="00A75C2B" w:rsidRPr="0083026B">
              <w:t>読解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ぶんぽう</w:t>
            </w:r>
          </w:rt>
          <w:rubyBase>
            <w:r w:rsidR="00A75C2B" w:rsidRPr="0083026B">
              <w:t>文法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20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もんだい</w:t>
            </w:r>
          </w:rt>
          <w:rubyBase>
            <w:r w:rsidR="00A75C2B" w:rsidRPr="0083026B">
              <w:t>問題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こた</w:t>
            </w:r>
          </w:rt>
          <w:rubyBase>
            <w:r w:rsidR="00A75C2B" w:rsidRPr="0083026B">
              <w:t>答</w:t>
            </w:r>
          </w:rubyBase>
        </w:ruby>
      </w:r>
      <w:r w:rsidRPr="0083026B">
        <w:t>え</w:t>
      </w:r>
      <w:r w:rsidRPr="0083026B">
        <w:rPr>
          <w:rFonts w:hint="eastAsia"/>
        </w:rPr>
        <w:t>てください。</w:t>
      </w:r>
    </w:p>
    <w:p w14:paraId="1529D878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t>The time limit is 15 minutes for the “Writing - Vocabulary” test and 20 minutes for the “Reading - Grammar” test.</w:t>
      </w:r>
    </w:p>
    <w:p w14:paraId="016220A1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こたえ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（p.9と</w:t>
      </w:r>
      <w:r w:rsidR="00835C2A" w:rsidRPr="0083026B">
        <w:rPr>
          <w:rFonts w:ascii="MS UI Gothic" w:eastAsia="MS UI Gothic" w:hAnsi="MS UI Gothic" w:hint="eastAsia"/>
          <w:sz w:val="26"/>
        </w:rPr>
        <w:t>p.10</w:t>
      </w:r>
      <w:r w:rsidRPr="0083026B">
        <w:rPr>
          <w:rFonts w:ascii="MS UI Gothic" w:eastAsia="MS UI Gothic" w:hAnsi="MS UI Gothic" w:hint="eastAsia"/>
          <w:sz w:val="26"/>
        </w:rPr>
        <w:t>）に</w:t>
      </w:r>
      <w:r w:rsidR="00FF57A3" w:rsidRPr="0083026B">
        <w:rPr>
          <w:rFonts w:ascii="MS UI Gothic" w:eastAsia="MS UI Gothic" w:hAnsi="MS UI Gothic"/>
          <w:sz w:val="26"/>
        </w:rPr>
        <w:t>書</w:t>
      </w:r>
      <w:r w:rsidRPr="0083026B">
        <w:rPr>
          <w:rFonts w:ascii="MS UI Gothic" w:eastAsia="MS UI Gothic" w:hAnsi="MS UI Gothic" w:hint="eastAsia"/>
          <w:sz w:val="26"/>
        </w:rPr>
        <w:t>いてください。「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」の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がそれぞれ１まいずつあります。</w:t>
      </w:r>
    </w:p>
    <w:p w14:paraId="2C8A7A56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>Write down your answers on the answer sheet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p.9 and p.10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, one page each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5783F169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>ぜんぶ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お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終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t>わったら</w:t>
      </w:r>
      <w:r w:rsidRPr="0083026B">
        <w:rPr>
          <w:rFonts w:ascii="MS UI Gothic" w:eastAsia="MS UI Gothic" w:hAnsi="MS UI Gothic" w:hint="eastAsia"/>
          <w:sz w:val="26"/>
        </w:rPr>
        <w:t>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p.12</w:t>
      </w:r>
      <w:r w:rsidRPr="0083026B">
        <w:rPr>
          <w:rFonts w:ascii="MS UI Gothic" w:eastAsia="MS UI Gothic" w:hAnsi="MS UI Gothic" w:hint="eastAsia"/>
          <w:sz w:val="26"/>
        </w:rPr>
        <w:t>と</w:t>
      </w:r>
      <w:r w:rsidR="00835C2A" w:rsidRPr="0083026B">
        <w:rPr>
          <w:rFonts w:ascii="MS UI Gothic" w:eastAsia="MS UI Gothic" w:hAnsi="MS UI Gothic" w:hint="eastAsia"/>
          <w:sz w:val="26"/>
        </w:rPr>
        <w:t>p.14</w:t>
      </w:r>
      <w:r w:rsidRPr="0083026B">
        <w:rPr>
          <w:rFonts w:ascii="MS UI Gothic" w:eastAsia="MS UI Gothic" w:hAnsi="MS UI Gothic" w:hint="eastAsia"/>
          <w:sz w:val="26"/>
        </w:rPr>
        <w:t>）を見て、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じぶん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自分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してください。「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」は25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」は40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です。</w:t>
      </w:r>
    </w:p>
    <w:p w14:paraId="7BD12903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Check your answers on your own using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Answer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sheets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p.12 and p.14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after completion of the test. The full score is 25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40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221F54C6" w14:textId="0BD94A2D" w:rsidR="00A75C2B" w:rsidRPr="008A5AA5" w:rsidRDefault="00A75C2B" w:rsidP="5D685581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  <w:szCs w:val="26"/>
        </w:rPr>
      </w:pPr>
      <w:r w:rsidRPr="008A5AA5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A5AA5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A5AA5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5D685581">
        <w:rPr>
          <w:rFonts w:ascii="MS UI Gothic" w:eastAsia="MS UI Gothic" w:hAnsi="MS UI Gothic"/>
          <w:sz w:val="26"/>
          <w:szCs w:val="26"/>
        </w:rPr>
        <w:t>したら、</w:t>
      </w:r>
      <w:r w:rsidRPr="5D685581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5D685581">
              <w:rPr>
                <w:rFonts w:ascii="MS UI Gothic" w:eastAsia="MS UI Gothic" w:hAnsi="MS UI Gothic"/>
                <w:sz w:val="13"/>
                <w:szCs w:val="13"/>
              </w:rPr>
              <w:t>てんすう</w:t>
            </w:r>
          </w:rt>
          <w:rubyBase>
            <w:r w:rsidR="00A75C2B" w:rsidRPr="5D685581">
              <w:rPr>
                <w:rFonts w:ascii="MS UI Gothic" w:eastAsia="MS UI Gothic" w:hAnsi="MS UI Gothic"/>
                <w:sz w:val="26"/>
                <w:szCs w:val="26"/>
              </w:rPr>
              <w:t>点数</w:t>
            </w:r>
          </w:rubyBase>
        </w:ruby>
      </w:r>
      <w:r w:rsidRPr="5D685581">
        <w:rPr>
          <w:rFonts w:ascii="MS UI Gothic" w:eastAsia="MS UI Gothic" w:hAnsi="MS UI Gothic"/>
          <w:sz w:val="26"/>
          <w:szCs w:val="26"/>
        </w:rPr>
        <w:t>を</w:t>
      </w:r>
      <w:r w:rsidR="00413AF6" w:rsidRPr="5D685581">
        <w:rPr>
          <w:rFonts w:ascii="MS UI Gothic" w:eastAsia="MS UI Gothic" w:hAnsi="MS UI Gothic"/>
          <w:sz w:val="26"/>
          <w:szCs w:val="26"/>
        </w:rPr>
        <w:t>、</w:t>
      </w:r>
      <w:r w:rsidR="00A8798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87986" w:rsidRPr="00A87986">
              <w:rPr>
                <w:rFonts w:ascii="MS UI Gothic" w:eastAsia="MS UI Gothic" w:hAnsi="MS UI Gothic"/>
                <w:sz w:val="13"/>
              </w:rPr>
              <w:t>てんぷ</w:t>
            </w:r>
          </w:rt>
          <w:rubyBase>
            <w:r w:rsidR="00A87986">
              <w:rPr>
                <w:rFonts w:ascii="MS UI Gothic" w:eastAsia="MS UI Gothic" w:hAnsi="MS UI Gothic"/>
                <w:sz w:val="26"/>
              </w:rPr>
              <w:t>添付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しょるい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書類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2「</w:t>
      </w:r>
      <w:r w:rsidR="004B6E93" w:rsidRPr="5D685581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5D685581">
              <w:rPr>
                <w:rFonts w:ascii="MS UI Gothic" w:eastAsia="MS UI Gothic" w:hAnsi="MS UI Gothic"/>
                <w:sz w:val="13"/>
                <w:szCs w:val="13"/>
              </w:rPr>
              <w:t>こうほ</w:t>
            </w:r>
          </w:rt>
          <w:rubyBase>
            <w:r w:rsidR="004B6E93" w:rsidRPr="5D685581">
              <w:rPr>
                <w:rFonts w:ascii="MS UI Gothic" w:eastAsia="MS UI Gothic" w:hAnsi="MS UI Gothic"/>
                <w:sz w:val="26"/>
                <w:szCs w:val="26"/>
              </w:rPr>
              <w:t>候補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しゃ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者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うんようりょく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運用力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、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きょうじゅれき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教授歴</w:t>
            </w:r>
          </w:rubyBase>
        </w:ruby>
      </w:r>
      <w:r w:rsidR="00413AF6" w:rsidRPr="5D685581">
        <w:rPr>
          <w:rFonts w:ascii="MS UI Gothic" w:eastAsia="MS UI Gothic" w:hAnsi="MS UI Gothic"/>
          <w:sz w:val="26"/>
          <w:szCs w:val="26"/>
        </w:rPr>
        <w:t>など</w:t>
      </w:r>
      <w:r w:rsidR="004B6E93" w:rsidRPr="5D685581">
        <w:rPr>
          <w:rFonts w:ascii="MS UI Gothic" w:eastAsia="MS UI Gothic" w:hAnsi="MS UI Gothic"/>
          <w:sz w:val="26"/>
          <w:szCs w:val="26"/>
        </w:rPr>
        <w:t>について」</w:t>
      </w:r>
      <w:r w:rsidR="00413AF6" w:rsidRPr="5D685581">
        <w:rPr>
          <w:rFonts w:ascii="MS UI Gothic" w:eastAsia="MS UI Gothic" w:hAnsi="MS UI Gothic"/>
          <w:sz w:val="26"/>
          <w:szCs w:val="26"/>
        </w:rPr>
        <w:t>の</w:t>
      </w:r>
      <w:r w:rsidR="004B6E93" w:rsidRPr="5D685581">
        <w:rPr>
          <w:rFonts w:ascii="MS UI Gothic" w:eastAsia="MS UI Gothic" w:hAnsi="MS UI Gothic"/>
          <w:sz w:val="26"/>
          <w:szCs w:val="26"/>
        </w:rPr>
        <w:t>１</w:t>
      </w:r>
      <w:r w:rsidRPr="5D685581">
        <w:rPr>
          <w:rFonts w:ascii="MS UI Gothic" w:eastAsia="MS UI Gothic" w:hAnsi="MS UI Gothic"/>
          <w:sz w:val="26"/>
          <w:szCs w:val="26"/>
        </w:rPr>
        <w:t>ページ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め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目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の</w:t>
      </w:r>
      <w:r w:rsidR="00413AF6" w:rsidRPr="5D685581">
        <w:rPr>
          <w:rFonts w:ascii="MS UI Gothic" w:eastAsia="MS UI Gothic" w:hAnsi="MS UI Gothic"/>
          <w:sz w:val="26"/>
          <w:szCs w:val="26"/>
        </w:rPr>
        <w:t>テスト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けっか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結果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らん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欄</w:t>
            </w:r>
          </w:rubyBase>
        </w:ruby>
      </w:r>
      <w:r w:rsidRPr="5D685581">
        <w:rPr>
          <w:rFonts w:ascii="MS UI Gothic" w:eastAsia="MS UI Gothic" w:hAnsi="MS UI Gothic"/>
          <w:sz w:val="26"/>
          <w:szCs w:val="26"/>
        </w:rPr>
        <w:t>に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か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</w:t>
            </w:r>
          </w:rubyBase>
        </w:ruby>
      </w:r>
      <w:r w:rsidRPr="5D685581">
        <w:rPr>
          <w:rFonts w:ascii="MS UI Gothic" w:eastAsia="MS UI Gothic" w:hAnsi="MS UI Gothic"/>
          <w:sz w:val="26"/>
          <w:szCs w:val="26"/>
        </w:rPr>
        <w:t>いてください。</w:t>
      </w:r>
    </w:p>
    <w:p w14:paraId="2703ED00" w14:textId="62B4BA36" w:rsidR="00A75C2B" w:rsidRPr="0083026B" w:rsidRDefault="00A75C2B">
      <w:pPr>
        <w:pStyle w:val="20"/>
        <w:spacing w:before="100" w:line="360" w:lineRule="exact"/>
        <w:ind w:leftChars="173" w:left="363"/>
      </w:pPr>
      <w:r w:rsidRPr="008A5AA5">
        <w:t xml:space="preserve">Calculate your test score and write it down in the space </w:t>
      </w:r>
      <w:r w:rsidR="00413AF6">
        <w:t>“Score from the Japanese Proficiency Self-Check Test”</w:t>
      </w:r>
      <w:r w:rsidR="00582FDB">
        <w:rPr>
          <w:rFonts w:hint="eastAsia"/>
        </w:rPr>
        <w:t xml:space="preserve"> </w:t>
      </w:r>
      <w:r w:rsidRPr="008A5AA5">
        <w:t xml:space="preserve">on the page </w:t>
      </w:r>
      <w:r w:rsidR="004B6E93">
        <w:t>1</w:t>
      </w:r>
      <w:r w:rsidR="0033002B" w:rsidRPr="008A5AA5">
        <w:rPr>
          <w:rFonts w:hint="eastAsia"/>
        </w:rPr>
        <w:t xml:space="preserve"> </w:t>
      </w:r>
      <w:r w:rsidRPr="008A5AA5">
        <w:t xml:space="preserve">of the </w:t>
      </w:r>
      <w:r w:rsidR="00413AF6">
        <w:t>F</w:t>
      </w:r>
      <w:r w:rsidRPr="008A5AA5">
        <w:t>orm</w:t>
      </w:r>
      <w:r w:rsidR="00413AF6">
        <w:t xml:space="preserve"> 2</w:t>
      </w:r>
      <w:r w:rsidRPr="008A5AA5">
        <w:t>.</w:t>
      </w:r>
    </w:p>
    <w:p w14:paraId="5CA7CDE6" w14:textId="77777777" w:rsidR="00A75C2B" w:rsidRPr="0083026B" w:rsidRDefault="00A75C2B" w:rsidP="003B4BC8">
      <w:pPr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</w:rPr>
        <w:br w:type="page"/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25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15分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2C92D389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17CA0697" w14:textId="77777777" w:rsidR="00A75C2B" w:rsidRPr="0083026B" w:rsidRDefault="00A75C2B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 xml:space="preserve">Ⅰ　</w:t>
      </w:r>
      <w:r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Pr="0083026B">
        <w:rPr>
          <w:rFonts w:ascii="MS UI Gothic" w:eastAsia="MS UI Gothic" w:hAnsi="MS UI Gothic" w:hint="eastAsia"/>
          <w:b/>
          <w:bCs/>
          <w:sz w:val="26"/>
        </w:rPr>
        <w:t>の　ことばは　どう　読みますか。1・2・3・4　から　いちばん　いい　ものを一つ　えらびなさい。（1×6）</w:t>
      </w:r>
    </w:p>
    <w:p w14:paraId="3C6B7DD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2C75050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にちようび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日曜日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洋服を</w:t>
      </w:r>
      <w:r w:rsidRPr="0083026B">
        <w:rPr>
          <w:rFonts w:ascii="ＭＳ Ｐ明朝" w:eastAsia="ＭＳ Ｐ明朝" w:hAnsi="ＭＳ Ｐ明朝" w:hint="eastAsia"/>
          <w:sz w:val="26"/>
        </w:rPr>
        <w:t xml:space="preserve">　買いました。</w:t>
      </w:r>
    </w:p>
    <w:p w14:paraId="3360D12C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洋服</w:t>
      </w:r>
      <w:r w:rsidRPr="0083026B">
        <w:rPr>
          <w:rFonts w:ascii="ＭＳ Ｐ明朝" w:eastAsia="ＭＳ Ｐ明朝" w:hAnsi="ＭＳ Ｐ明朝" w:hint="eastAsia"/>
          <w:sz w:val="26"/>
        </w:rPr>
        <w:tab/>
        <w:t>１　よふく</w:t>
      </w:r>
      <w:r w:rsidRPr="0083026B">
        <w:rPr>
          <w:rFonts w:ascii="ＭＳ Ｐ明朝" w:eastAsia="ＭＳ Ｐ明朝" w:hAnsi="ＭＳ Ｐ明朝" w:hint="eastAsia"/>
          <w:sz w:val="26"/>
        </w:rPr>
        <w:tab/>
        <w:t>2　ようふく</w:t>
      </w:r>
      <w:r w:rsidRPr="0083026B">
        <w:rPr>
          <w:rFonts w:ascii="ＭＳ Ｐ明朝" w:eastAsia="ＭＳ Ｐ明朝" w:hAnsi="ＭＳ Ｐ明朝" w:hint="eastAsia"/>
          <w:sz w:val="26"/>
        </w:rPr>
        <w:tab/>
        <w:t>3　よそう</w:t>
      </w:r>
      <w:r w:rsidRPr="0083026B">
        <w:rPr>
          <w:rFonts w:ascii="ＭＳ Ｐ明朝" w:eastAsia="ＭＳ Ｐ明朝" w:hAnsi="ＭＳ Ｐ明朝" w:hint="eastAsia"/>
          <w:sz w:val="26"/>
        </w:rPr>
        <w:tab/>
        <w:t>4　ようそう</w:t>
      </w:r>
    </w:p>
    <w:p w14:paraId="24456319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4F785F5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台風</w:t>
      </w:r>
      <w:r w:rsidRPr="0083026B">
        <w:rPr>
          <w:rFonts w:ascii="ＭＳ Ｐ明朝" w:eastAsia="ＭＳ Ｐ明朝" w:hAnsi="ＭＳ Ｐ明朝" w:hint="eastAsia"/>
          <w:sz w:val="26"/>
        </w:rPr>
        <w:t>は、いま、日本の　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東</w:t>
      </w:r>
      <w:r w:rsidRPr="0083026B">
        <w:rPr>
          <w:rFonts w:ascii="ＭＳ Ｐ明朝" w:eastAsia="ＭＳ Ｐ明朝" w:hAnsi="ＭＳ Ｐ明朝" w:hint="eastAsia"/>
          <w:sz w:val="26"/>
        </w:rPr>
        <w:t>にあります。</w:t>
      </w:r>
    </w:p>
    <w:p w14:paraId="76DAD39B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(1)台風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だいふう</w:t>
      </w:r>
    </w:p>
    <w:p w14:paraId="43F4C5B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(2)東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ひがし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みなみ</w:t>
      </w:r>
    </w:p>
    <w:p w14:paraId="2051C03E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B48DE4A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姉</w:t>
      </w:r>
      <w:r w:rsidRPr="0083026B">
        <w:rPr>
          <w:rFonts w:ascii="ＭＳ Ｐ明朝" w:eastAsia="ＭＳ Ｐ明朝" w:hAnsi="ＭＳ Ｐ明朝" w:hint="eastAsia"/>
          <w:sz w:val="26"/>
        </w:rPr>
        <w:t xml:space="preserve">と　いっしょに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旅行</w:t>
      </w:r>
      <w:r w:rsidRPr="0083026B">
        <w:rPr>
          <w:rFonts w:ascii="ＭＳ Ｐ明朝" w:eastAsia="ＭＳ Ｐ明朝" w:hAnsi="ＭＳ Ｐ明朝" w:hint="eastAsia"/>
          <w:sz w:val="26"/>
        </w:rPr>
        <w:t>へ　行きました。</w:t>
      </w:r>
    </w:p>
    <w:p w14:paraId="3584BFEF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(1)姉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あに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おとうと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いもうと</w:t>
      </w:r>
    </w:p>
    <w:p w14:paraId="40C401D3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(2)旅行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りょうこう</w:t>
      </w:r>
    </w:p>
    <w:p w14:paraId="3A86D8DD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23A6EA0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おばあさんは　</w:t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近く</w:t>
      </w:r>
      <w:r w:rsidRPr="0083026B">
        <w:rPr>
          <w:rFonts w:ascii="ＭＳ Ｐ明朝" w:eastAsia="ＭＳ Ｐ明朝" w:hAnsi="ＭＳ Ｐ明朝" w:hint="eastAsia"/>
          <w:sz w:val="26"/>
        </w:rPr>
        <w:t xml:space="preserve">に　すんで　いますから、まいにち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会えます</w:t>
      </w:r>
    </w:p>
    <w:p w14:paraId="76B2CFE1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(1)近く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はやく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ほそく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ひろく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ちかく</w:t>
      </w:r>
    </w:p>
    <w:p w14:paraId="44DDF030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(2)会えます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かえます</w:t>
      </w:r>
    </w:p>
    <w:p w14:paraId="1154283F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98C550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ことばは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かんじ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漢字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を　つかって　どう　書きますか。</w:t>
      </w:r>
      <w:r w:rsidR="00A75C2B" w:rsidRPr="0083026B">
        <w:rPr>
          <w:rFonts w:ascii="MS UI Gothic" w:eastAsia="MS UI Gothic" w:hAnsi="MS UI Gothic"/>
          <w:b/>
          <w:bCs/>
          <w:sz w:val="26"/>
        </w:rPr>
        <w:br/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1・2・3・4　から　いちばんいいものを　一つえらびなさい。（1×5）</w:t>
      </w:r>
    </w:p>
    <w:p w14:paraId="53D6726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4EF487B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パーティーの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りょうり</w:t>
      </w:r>
      <w:r w:rsidRPr="0083026B">
        <w:rPr>
          <w:rFonts w:ascii="ＭＳ Ｐ明朝" w:eastAsia="ＭＳ Ｐ明朝" w:hAnsi="ＭＳ Ｐ明朝" w:hint="eastAsia"/>
          <w:sz w:val="26"/>
        </w:rPr>
        <w:t>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おいしかった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ですね。</w:t>
      </w:r>
    </w:p>
    <w:p w14:paraId="4ABC94F0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りょうり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食事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食物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飲物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料理</w:t>
      </w:r>
    </w:p>
    <w:p w14:paraId="3FAA978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E82DAF3" w14:textId="77777777" w:rsidR="00A75C2B" w:rsidRPr="0083026B" w:rsidRDefault="00A75C2B">
      <w:pPr>
        <w:tabs>
          <w:tab w:val="left" w:pos="630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ひるごはんを 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食べたら、先生の </w:t>
      </w:r>
      <w:r w:rsidRPr="0083026B">
        <w:rPr>
          <w:rFonts w:ascii="ＭＳ Ｐ明朝" w:eastAsia="ＭＳ Ｐ明朝" w:hAnsi="ＭＳ Ｐ明朝"/>
          <w:spacing w:val="-4"/>
          <w:sz w:val="26"/>
        </w:rPr>
        <w:t>(1)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けんきゅうしつ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に </w:t>
      </w:r>
      <w:r w:rsidRPr="0083026B">
        <w:rPr>
          <w:rFonts w:ascii="ＭＳ Ｐ明朝" w:eastAsia="ＭＳ Ｐ明朝" w:hAnsi="ＭＳ Ｐ明朝"/>
          <w:spacing w:val="-4"/>
          <w:sz w:val="26"/>
        </w:rPr>
        <w:t>(2)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しつもん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に 行きます。</w:t>
      </w:r>
    </w:p>
    <w:p w14:paraId="4D1660C3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（１）けんきゅうしつ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教研室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教学院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研究室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大学院</w:t>
      </w:r>
    </w:p>
    <w:p w14:paraId="6E8AF36D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（２）しつもん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話題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質問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出席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聞分</w:t>
      </w:r>
    </w:p>
    <w:p w14:paraId="63A98D9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AA9B065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友だちに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あかい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ペンを</w:t>
      </w:r>
      <w:r w:rsidRPr="0083026B">
        <w:rPr>
          <w:rFonts w:ascii="ＭＳ Ｐ明朝" w:eastAsia="ＭＳ Ｐ明朝" w:hAnsi="ＭＳ Ｐ明朝"/>
          <w:sz w:val="26"/>
        </w:rPr>
        <w:t xml:space="preserve"> 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かりました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5AE10B0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（１）あかい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青い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赤い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白い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黒い</w:t>
      </w:r>
    </w:p>
    <w:p w14:paraId="0670DA99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（２）かりました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買りました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貸りました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変りました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借りました</w:t>
      </w:r>
    </w:p>
    <w:p w14:paraId="327EC4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ここで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まって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454709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（１）まって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時って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持って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特って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待って</w:t>
      </w:r>
    </w:p>
    <w:p w14:paraId="766F295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2190DC93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の　ところに　何を　入れますか。1・2・3・4　から　いちばん　いい　ものを一つ　えらびなさい。（2×3）</w:t>
      </w:r>
    </w:p>
    <w:p w14:paraId="4D6AA64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F79D87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テレビの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の　中で　スポーツが　いちばん　すきです。</w:t>
      </w:r>
    </w:p>
    <w:p w14:paraId="5071616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ひつよう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よやく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よほう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ばんぐみ</w:t>
      </w:r>
    </w:p>
    <w:p w14:paraId="28B2C46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D24586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みなさん、このかみを　１まい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とってください。</w:t>
      </w:r>
    </w:p>
    <w:p w14:paraId="2661980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まで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ずつ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しか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ごと</w:t>
      </w:r>
    </w:p>
    <w:p w14:paraId="0913232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E37A53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あした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明日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は　テストが　あります。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勉強して　います。</w:t>
      </w:r>
    </w:p>
    <w:p w14:paraId="77CA355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それに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それでも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それから</w:t>
      </w:r>
    </w:p>
    <w:p w14:paraId="236CA5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A0836D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わたしの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</w:rPr>
        <w:t>先生は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人です。</w:t>
      </w:r>
    </w:p>
    <w:p w14:paraId="482B9025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ねむい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きびしい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みじかい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にがい</w:t>
      </w:r>
    </w:p>
    <w:p w14:paraId="4A45B954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6FE395D8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ぶん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文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と　だいたい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おな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じ　いみの　文は　どれですか。1・2・3・4　から　いちばん　いい　ものを　一つ　えらびなさい。（2×2）</w:t>
      </w:r>
    </w:p>
    <w:p w14:paraId="08F8608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B9AF10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きのうは　先生の　おたくに　うかがった。</w:t>
      </w:r>
    </w:p>
    <w:p w14:paraId="421D944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わからないことを　聞いた。</w:t>
      </w:r>
    </w:p>
    <w:p w14:paraId="03CE2F81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ごちそうに　なった。</w:t>
      </w:r>
    </w:p>
    <w:p w14:paraId="180114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先生の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行った。</w:t>
      </w:r>
    </w:p>
    <w:p w14:paraId="7C88958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しかられた。</w:t>
      </w:r>
    </w:p>
    <w:p w14:paraId="1EDD42B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9547AC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MS UI Gothic" w:hAnsi="Times New Roman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「あさって、やすませて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いただけませんか」</w:t>
      </w:r>
    </w:p>
    <w:p w14:paraId="28F8305E" w14:textId="77777777" w:rsidR="00A75C2B" w:rsidRPr="0083026B" w:rsidRDefault="00A75C2B">
      <w:pPr>
        <w:autoSpaceDE w:val="0"/>
        <w:autoSpaceDN w:val="0"/>
        <w:adjustRightInd w:val="0"/>
        <w:spacing w:before="6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「あさってですか。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かまいませんよ。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54643F7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こまりますよ。</w:t>
      </w:r>
    </w:p>
    <w:p w14:paraId="24E3B6B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休んでも　いいですよ。</w:t>
      </w:r>
    </w:p>
    <w:p w14:paraId="4EE52EF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休まないで　ください。</w:t>
      </w:r>
    </w:p>
    <w:p w14:paraId="4947CB8A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休まないほうが　いいですよ。</w:t>
      </w:r>
    </w:p>
    <w:p w14:paraId="6258591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MS UI Gothic" w:hAnsi="ＭＳ Ｐ明朝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「日本に いる 間に どこに 行って みたいですか。」</w:t>
      </w:r>
    </w:p>
    <w:p w14:paraId="725F30D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きかいが あれば、</w:t>
      </w:r>
      <w:r w:rsidRPr="0083026B">
        <w:rPr>
          <w:rFonts w:ascii="ＭＳ Ｐ明朝" w:eastAsia="ＭＳ Ｐ明朝" w:hAnsi="ＭＳ Ｐ明朝"/>
          <w:sz w:val="26"/>
          <w:u w:val="single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  <w:u w:val="single"/>
              </w:rPr>
              <w:t>ほっかいどう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  <w:u w:val="single"/>
              </w:rPr>
              <w:t>北海道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が いいですね。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48E134EB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20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北海道には 行ったことが あるから 行かなくていい。</w:t>
      </w:r>
    </w:p>
    <w:p w14:paraId="02B7F79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2 北海道には 行きたい ところが あるから 行くつもりだ。</w:t>
      </w:r>
    </w:p>
    <w:p w14:paraId="66A2E62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3 北海道に 行きたいが、行けるかどうか わからない。</w:t>
      </w:r>
    </w:p>
    <w:p w14:paraId="12642EC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4 北海道に 行きたいので、 きかいを しらべている。</w:t>
      </w:r>
    </w:p>
    <w:p w14:paraId="2863532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05799DE4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Ⅴ　つぎの(1)、(2)の　ことばの　つかいかたで　いちばん　いい　ものを　したの　1・2・3・4から　一つ　えらびなさい。（2×2）</w:t>
      </w:r>
    </w:p>
    <w:p w14:paraId="25AAF97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B300DB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おおい</w:t>
      </w:r>
    </w:p>
    <w:p w14:paraId="6D8AD8A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日本には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</w:t>
      </w:r>
      <w:r w:rsidRPr="0083026B">
        <w:rPr>
          <w:rFonts w:ascii="ＭＳ Ｐ明朝" w:eastAsia="ＭＳ Ｐ明朝" w:hAnsi="ＭＳ Ｐ明朝" w:hint="eastAsia"/>
          <w:sz w:val="26"/>
        </w:rPr>
        <w:t xml:space="preserve">　外国人が　すんでいます。</w:t>
      </w:r>
    </w:p>
    <w:p w14:paraId="02A6813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ここは　車が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おおくて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あるけません。</w:t>
      </w:r>
    </w:p>
    <w:p w14:paraId="48B71E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きょうは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</w:t>
      </w:r>
      <w:r w:rsidRPr="0083026B">
        <w:rPr>
          <w:rFonts w:ascii="ＭＳ Ｐ明朝" w:eastAsia="ＭＳ Ｐ明朝" w:hAnsi="ＭＳ Ｐ明朝" w:hint="eastAsia"/>
          <w:sz w:val="26"/>
        </w:rPr>
        <w:t xml:space="preserve">　つかれました</w:t>
      </w:r>
    </w:p>
    <w:p w14:paraId="34265F5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わたしには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おおいの</w:t>
      </w:r>
      <w:r w:rsidRPr="0083026B">
        <w:rPr>
          <w:rFonts w:ascii="ＭＳ Ｐ明朝" w:eastAsia="ＭＳ Ｐ明朝" w:hAnsi="ＭＳ Ｐ明朝" w:hint="eastAsia"/>
          <w:sz w:val="26"/>
        </w:rPr>
        <w:t xml:space="preserve">　こどもが　いて　たいへんです。</w:t>
      </w:r>
    </w:p>
    <w:p w14:paraId="3F238F0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5232C8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このあいだ</w:t>
      </w:r>
    </w:p>
    <w:p w14:paraId="0151F2BB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ふります。</w:t>
      </w:r>
    </w:p>
    <w:p w14:paraId="3FD994E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ふっています。</w:t>
      </w:r>
    </w:p>
    <w:p w14:paraId="19311DE9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ふりそうです。</w:t>
      </w:r>
    </w:p>
    <w:p w14:paraId="0C552BF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ふりました。</w:t>
      </w:r>
    </w:p>
    <w:p w14:paraId="3A85798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D940A1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おかげさまで</w:t>
      </w:r>
    </w:p>
    <w:p w14:paraId="23549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：「こんにちは」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、こんにちは」</w:t>
      </w:r>
    </w:p>
    <w:p w14:paraId="7ECD66F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：「おひさしぶりです」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、ひさしぶりです」</w:t>
      </w:r>
    </w:p>
    <w:p w14:paraId="28F4EDA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ですか。」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です。」</w:t>
      </w:r>
    </w:p>
    <w:p w14:paraId="574CD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  <w:sectPr w:rsidR="00A75C2B" w:rsidRPr="0083026B">
          <w:footerReference w:type="default" r:id="rId11"/>
          <w:pgSz w:w="12240" w:h="15840" w:code="1"/>
          <w:pgMar w:top="1162" w:right="1701" w:bottom="1162" w:left="1701" w:header="720" w:footer="680" w:gutter="0"/>
          <w:pgNumType w:start="1"/>
          <w:cols w:space="720"/>
          <w:noEndnote/>
        </w:sect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：「毎日 あついですね。」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、毎日 あついです。」</w:t>
      </w:r>
    </w:p>
    <w:p w14:paraId="397CBBD2" w14:textId="77777777" w:rsidR="00A75C2B" w:rsidRPr="0083026B" w:rsidRDefault="00A75C2B">
      <w:pPr>
        <w:autoSpaceDE w:val="0"/>
        <w:autoSpaceDN w:val="0"/>
        <w:adjustRightInd w:val="0"/>
        <w:jc w:val="center"/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 - Grammar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40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20分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013E49AD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4D9D11EB" w14:textId="77777777" w:rsidR="00A75C2B" w:rsidRPr="0083026B" w:rsidRDefault="002C416B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Ⅰ　（　　　　）　に　何を　入れますか。1・2・3・4　から　いちばん　いい　ものを　一つ　えらびなさい。（2×4）</w:t>
      </w:r>
    </w:p>
    <w:p w14:paraId="1DC5345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1750BD3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2C416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毎</w:t>
      </w:r>
      <w:r w:rsidR="00FF57A3"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8"/>
            <w:hpsBaseText w:val="26"/>
            <w:lid w:val="ja-JP"/>
          </w:rubyPr>
          <w:rt>
            <w:r w:rsidR="00FF57A3" w:rsidRPr="0083026B">
              <w:rPr>
                <w:rFonts w:ascii="ＭＳ Ｐ明朝" w:eastAsia="ＭＳ Ｐ明朝" w:hAnsi="ＭＳ Ｐ明朝"/>
                <w:sz w:val="13"/>
              </w:rPr>
              <w:t>あさ</w:t>
            </w:r>
          </w:rt>
          <w:rubyBase>
            <w:r w:rsidR="00FF57A3" w:rsidRPr="0083026B">
              <w:rPr>
                <w:rFonts w:ascii="ＭＳ Ｐ明朝" w:eastAsia="ＭＳ Ｐ明朝" w:hAnsi="ＭＳ Ｐ明朝"/>
                <w:sz w:val="26"/>
              </w:rPr>
              <w:t>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、9時（　　　）　おきます。</w:t>
      </w:r>
    </w:p>
    <w:p w14:paraId="725375EA" w14:textId="77777777" w:rsidR="00A75C2B" w:rsidRPr="0083026B" w:rsidRDefault="00A75C2B">
      <w:pPr>
        <w:tabs>
          <w:tab w:val="left" w:pos="672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に　　　3　へ　　　4　で</w:t>
      </w:r>
    </w:p>
    <w:p w14:paraId="06DF912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9D0B5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この　りょうりは　いい　におい（　　　）　します。</w:t>
      </w:r>
    </w:p>
    <w:p w14:paraId="66C34CA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が　　　2　の　　　3　を　　　4　で</w:t>
      </w:r>
    </w:p>
    <w:p w14:paraId="6D614DB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8EEEFD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夜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　10時（　　　）　すぎると、ほんとうに　しずかに　なります。</w:t>
      </w:r>
    </w:p>
    <w:p w14:paraId="117327D4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に　　　2　で　　　3　を　　　4　から</w:t>
      </w:r>
    </w:p>
    <w:p w14:paraId="09CBB00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62BF4D9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父から　もらった　パソコンを　いもうと（　　　）　こわされました。</w:t>
      </w:r>
    </w:p>
    <w:p w14:paraId="3F5D048B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で　　　2　が　　　3　に　　　4　を</w:t>
      </w:r>
    </w:p>
    <w:p w14:paraId="6E842EE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008F930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その　しごとは、わたし（　　　）　させてください。</w:t>
      </w:r>
    </w:p>
    <w:p w14:paraId="534C7E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は　　　2　が　　　3　に　　　4　を</w:t>
      </w:r>
    </w:p>
    <w:p w14:paraId="38917916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FDF1AAF" w14:textId="77777777" w:rsidR="00A75C2B" w:rsidRPr="0083026B" w:rsidRDefault="00FF57A3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えらびなさい。（2×5）</w:t>
      </w:r>
    </w:p>
    <w:p w14:paraId="6D0F6F4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42E0B5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きっぷを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ないように　して　ください。</w:t>
      </w:r>
    </w:p>
    <w:p w14:paraId="757589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なくさ　　　2　なくす　　　3　なくせ　　　4　なくし</w:t>
      </w:r>
    </w:p>
    <w:p w14:paraId="39261AB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5DC1C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かれは　いつも　おもしろい　ことを　いって、みんなを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83B46A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わらわれます　　2　わらわせます　　3　わらいさせます　　4　わらわされます</w:t>
      </w:r>
    </w:p>
    <w:p w14:paraId="45136D2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550741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わたしが　せんせいの　にもつを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4A82BC9F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お</w:t>
      </w:r>
      <w:r w:rsidRPr="0083026B">
        <w:rPr>
          <w:rFonts w:ascii="ＭＳ Ｐ明朝" w:eastAsia="ＭＳ Ｐ明朝" w:hAnsi="ＭＳ Ｐ明朝"/>
          <w:spacing w:val="-6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pacing w:val="-6"/>
                <w:sz w:val="13"/>
              </w:rPr>
              <w:t>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pacing w:val="-6"/>
                <w:sz w:val="26"/>
              </w:rPr>
              <w:t>持</w:t>
            </w:r>
          </w:rubyBase>
        </w:ruby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ちます　　2 お持ちになります　　3 お持ちください　　4 お持ちしましょう</w:t>
      </w:r>
    </w:p>
    <w:p w14:paraId="148AFBE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ふるい　くるまでも、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います。</w:t>
      </w:r>
    </w:p>
    <w:p w14:paraId="32EF769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きれいかったら　　2 きれかったら　　3 きれいだったら　　4 きれいなだったら</w:t>
      </w:r>
    </w:p>
    <w:p w14:paraId="27A60B6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81021E5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（５）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これは　せんせいが　わたしに　おしえて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ことばです。</w:t>
      </w:r>
    </w:p>
    <w:p w14:paraId="0DF11FD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くださった　　　2　さしあげた　　　3　された　　　4　いただいた</w:t>
      </w:r>
    </w:p>
    <w:p w14:paraId="76603AAC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B7CD12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えらびなさい。（2×2）</w:t>
      </w:r>
    </w:p>
    <w:p w14:paraId="7A431DA7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7BD5820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さむいですから、まどを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8E967C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あいて　　　2　あけて　　　3　しめて　　　4　しまって</w:t>
      </w:r>
    </w:p>
    <w:p w14:paraId="3D3E6002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1CF60119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72" w:hangingChars="219" w:hanging="57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ここから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とうきょう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東京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まで　3時間ですから、3時の　電車に のれば、６時に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つく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494E3C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はずです　　　2　つもりです　　　3　ようにします　　　4　ことにします</w:t>
      </w:r>
    </w:p>
    <w:p w14:paraId="7EF38FB3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0DCC5A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えらびなさい。（3×2）</w:t>
      </w:r>
    </w:p>
    <w:p w14:paraId="1096983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C5A50F1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A：ワインは いかがですか。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B：ありがとうございます。すこし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FE01B0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めしあがります　　　2 いただきます　　　3 さしあげます　　　4 くださいます</w:t>
      </w:r>
    </w:p>
    <w:p w14:paraId="4379773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5DE6D9E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A：きょう、はやく かえらせて いただきたいんですが。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B：どうしましたか。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 xml:space="preserve">A：こどもが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びょうき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病気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11FFF9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からです　　　3　なんです　　　4　なんですから</w:t>
      </w:r>
    </w:p>
    <w:p w14:paraId="239C4E38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E718D7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Ⅴ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えらびなさい。（4×2）</w:t>
      </w:r>
    </w:p>
    <w:p w14:paraId="254BEC6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CB85E9D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さとうさん、おはようございます。きょうも　さむいですね。</w:t>
      </w:r>
    </w:p>
    <w:p w14:paraId="7812A644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ほんとうに　さむいですね。ほら、あの　こどもも、とても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（１）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7E817B0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ＭＳ Ｐ明朝" w:eastAsia="ＭＳ Ｐ明朝" w:hAnsi="ＭＳ Ｐ明朝" w:hint="eastAsia"/>
          <w:sz w:val="26"/>
        </w:rPr>
        <w:lastRenderedPageBreak/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さむい 日が　つづいて　いますから、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かいしゃ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会社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でも、かぜを　ひいている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人が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おお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いですね。</w:t>
      </w:r>
    </w:p>
    <w:p w14:paraId="4858E2C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わたしも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せんしゅう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先週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、かぜを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（２）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14FFD6AA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35DAF55A" w14:textId="77777777" w:rsidR="00A75C2B" w:rsidRPr="0083026B" w:rsidRDefault="00A75C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Chars="220" w:left="46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さむいです　　2　さむがります　　3　さむそうです　　4　さむいそうです</w:t>
      </w:r>
    </w:p>
    <w:p w14:paraId="2C033D03" w14:textId="77777777" w:rsidR="00A75C2B" w:rsidRPr="0083026B" w:rsidRDefault="00A75C2B" w:rsidP="003300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00" w:line="400" w:lineRule="exact"/>
        <w:ind w:leftChars="220" w:left="1062" w:hangingChars="230" w:hanging="60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ひいておきました　　2　ひいてあります　　3　ひいたことがあります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4　ひいてしまいました</w:t>
      </w:r>
    </w:p>
    <w:p w14:paraId="1348623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AECFF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105117F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Ⅵ　つぎの　文を　読んで、下の　1・2・3・4から　ただしい　ものを　一つ　えらびなさい。（4×1）</w:t>
      </w:r>
    </w:p>
    <w:p w14:paraId="4A7D13EC" w14:textId="77777777" w:rsidR="00A75C2B" w:rsidRPr="0083026B" w:rsidRDefault="00A75C2B">
      <w:pPr>
        <w:autoSpaceDE w:val="0"/>
        <w:autoSpaceDN w:val="0"/>
        <w:adjustRightInd w:val="0"/>
        <w:spacing w:beforeLines="100" w:before="2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〔かとうさんの日記〕</w:t>
      </w:r>
    </w:p>
    <w:p w14:paraId="3B7215F5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3月2日（火）はれ</w:t>
      </w:r>
    </w:p>
    <w:p w14:paraId="22C12DF3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今日、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しゃちょう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社長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こんどの　にちようび、パーティを　しますから　1時に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 来てくださいと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言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われた。にちようびは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用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が　あるので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すこ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少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し　おそくなるが、２じごろには　行けると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こた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答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えた。ほかに　さとうさん、たなかさんも　行く　よていだ。社長の　おくさんや、お子さんたちに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うのは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ほんとう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本当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ひさしぶりだ。前の　日に　デパートに　行くので、そのとき　ケーキを　かって、もっていこうと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おも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う。</w:t>
      </w:r>
    </w:p>
    <w:p w14:paraId="680C83DD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="1" w:firstLine="2"/>
        <w:jc w:val="left"/>
        <w:rPr>
          <w:rFonts w:ascii="ＭＳ Ｐ明朝" w:eastAsia="ＭＳ Ｐ明朝" w:hAnsi="ＭＳ Ｐ明朝"/>
          <w:sz w:val="26"/>
        </w:rPr>
      </w:pPr>
    </w:p>
    <w:p w14:paraId="432BA527" w14:textId="77777777" w:rsidR="00A75C2B" w:rsidRPr="0083026B" w:rsidRDefault="00A75C2B">
      <w:pPr>
        <w:autoSpaceDE w:val="0"/>
        <w:autoSpaceDN w:val="0"/>
        <w:adjustRightInd w:val="0"/>
        <w:spacing w:line="460" w:lineRule="exact"/>
        <w:ind w:left="238" w:firstLine="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1　パーティが　はじまるのは　2時ごろだ。</w:t>
      </w:r>
    </w:p>
    <w:p w14:paraId="7C6BAA46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2 かとうさんは、社長の　ご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かぞく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家族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会うのは　はじめてだ。</w:t>
      </w:r>
    </w:p>
    <w:p w14:paraId="497028DB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 デパートに　行くのは　金ようびだ。</w:t>
      </w:r>
    </w:p>
    <w:p w14:paraId="6EDC22E9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4 パーティに　行くとき、おみやげに　ケーキを　もっていく　つもりだ。</w:t>
      </w:r>
    </w:p>
    <w:p w14:paraId="0E343E2E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</w:pPr>
    </w:p>
    <w:p w14:paraId="0542362B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  <w:sectPr w:rsidR="00A75C2B" w:rsidRPr="0083026B" w:rsidSect="003B4BC8">
          <w:headerReference w:type="default" r:id="rId12"/>
          <w:footerReference w:type="default" r:id="rId13"/>
          <w:pgSz w:w="12240" w:h="15840" w:code="1"/>
          <w:pgMar w:top="1162" w:right="1701" w:bottom="1162" w:left="1701" w:header="720" w:footer="680" w:gutter="0"/>
          <w:pgNumType w:start="6"/>
          <w:cols w:space="720"/>
          <w:noEndnote/>
        </w:sectPr>
      </w:pPr>
    </w:p>
    <w:p w14:paraId="5824BFB9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14DC0D9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901936C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2C8179F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62699422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30C98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AF2C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B459ED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EA5F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5BF22047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0764CEB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15A3D2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EA08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5884D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EDDD5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521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A7158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37C7C362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2CD392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15921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91390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12453A0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4D0D8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0596D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078DD2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59F474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4A7DD7A4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58C6838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5B1CB704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2B16A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60C4F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72208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7560C2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01A89A2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77A5EA8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23CB6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F3E563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7ED0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21F6A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FF52D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09DEAA04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51EB8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A4B67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F7CD57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88D569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1401D2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3AC08E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E2D06F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071DFD7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0BA52356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BC03F1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4940C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4613E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75DB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694D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2A6D5946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940D1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B3447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5779C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E89A1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4006AD3E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5B31030E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024F20A2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7CB254B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A3939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61A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2399A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11B337E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7625E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3D02D7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46C12D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B9358DD" w14:textId="6C6A81C3" w:rsidR="00A75C2B" w:rsidRPr="0083026B" w:rsidRDefault="00413AF6">
      <w:pPr>
        <w:autoSpaceDE w:val="0"/>
        <w:autoSpaceDN w:val="0"/>
        <w:adjustRightInd w:val="0"/>
        <w:ind w:leftChars="133" w:left="925" w:hangingChars="323" w:hanging="646"/>
        <w:jc w:val="left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3B7729A" wp14:editId="16163135">
                <wp:simplePos x="0" y="0"/>
                <wp:positionH relativeFrom="column">
                  <wp:posOffset>4114800</wp:posOffset>
                </wp:positionH>
                <wp:positionV relativeFrom="paragraph">
                  <wp:posOffset>86995</wp:posOffset>
                </wp:positionV>
                <wp:extent cx="1371600" cy="1371600"/>
                <wp:effectExtent l="13335" t="6350" r="5715" b="1270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371600"/>
                          <a:chOff x="8181" y="12057"/>
                          <a:chExt cx="2160" cy="2160"/>
                        </a:xfrm>
                      </wpg:grpSpPr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2057"/>
                            <a:ext cx="2160" cy="2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C54DB7" w14:textId="77777777" w:rsidR="0033002B" w:rsidRDefault="0033002B">
                              <w:pP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</w:pP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もじ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文字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・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ごい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語彙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の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てん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点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8541" y="12777"/>
                            <a:ext cx="144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384" y="13335"/>
                            <a:ext cx="729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C6E56" w14:textId="77777777" w:rsidR="0033002B" w:rsidRDefault="0033002B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</w:pPr>
                              <w:r>
                                <w:rPr>
                                  <w:rFonts w:ascii="Arial" w:eastAsia="MS UI Gothic" w:hAnsi="Arial" w:cs="Arial" w:hint="eastAsia"/>
                                  <w:sz w:val="40"/>
                                </w:rPr>
                                <w:t>２５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B7729A" id="Group 8" o:spid="_x0000_s1029" style="position:absolute;left:0;text-align:left;margin-left:324pt;margin-top:6.85pt;width:108pt;height:108pt;z-index:251658240" coordorigin="8181,12057" coordsize="216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">
                <v:shape id="Text Box 5" o:spid="_x0000_s1030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0FC54DB7" w14:textId="77777777" w:rsidR="0033002B" w:rsidRDefault="0033002B">
                        <w:pP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</w:pP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もじ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文字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・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ごい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語彙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の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てん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点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line id="Line 6" o:spid="_x0000_s1031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v:shape id="Text Box 7" o:spid="_x0000_s1032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6F1C6E56" w14:textId="77777777" w:rsidR="0033002B" w:rsidRDefault="0033002B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</w:pPr>
                        <w:r>
                          <w:rPr>
                            <w:rFonts w:ascii="Arial" w:eastAsia="MS UI Gothic" w:hAnsi="Arial" w:cs="Arial" w:hint="eastAsia"/>
                            <w:sz w:val="40"/>
                          </w:rPr>
                          <w:t>２５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C50C4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38759C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5C98DED2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0B1CC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5B22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41DB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1F6EACBA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FA8F85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04C7B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21F988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73E518A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>
          <w:headerReference w:type="default" r:id="rId14"/>
          <w:footerReference w:type="default" r:id="rId15"/>
          <w:pgSz w:w="12240" w:h="15840" w:code="1"/>
          <w:pgMar w:top="1162" w:right="1701" w:bottom="1162" w:left="1701" w:header="720" w:footer="680" w:gutter="0"/>
          <w:pgNumType w:start="9"/>
          <w:cols w:space="720"/>
          <w:noEndnote/>
        </w:sectPr>
      </w:pPr>
    </w:p>
    <w:p w14:paraId="36EF007A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09F22B7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A79C088" w14:textId="77777777" w:rsidR="00A75C2B" w:rsidRPr="0083026B" w:rsidRDefault="002C416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1BDBEE83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2065272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59C7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4902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02195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93C16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6F64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3FFAB1E5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39B65A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97556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B4A19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7A909A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AE3608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F87876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D61E211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0F2A7E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4B00603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4D0D5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04FBD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3F88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5A20B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A4F74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084A9770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FE36E0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301646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74A28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08CAF6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030B98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0A04EEC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100862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5C277EE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E6ABF4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3B49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70D36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3B689848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1037FA3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E876633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6A6CF4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3869ED4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52C139AD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1CE75F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CE7D1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A27E2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590AE2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89119E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9B156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5A765F5E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A357863" w14:textId="27944177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MS UI Gothic" w:eastAsia="MS UI Gothic" w:hAnsi="MS UI Gothic"/>
          <w:b/>
          <w:bCs/>
          <w:noProof/>
          <w:kern w:val="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B46831" wp14:editId="384AC5D5">
                <wp:simplePos x="0" y="0"/>
                <wp:positionH relativeFrom="column">
                  <wp:posOffset>2171700</wp:posOffset>
                </wp:positionH>
                <wp:positionV relativeFrom="paragraph">
                  <wp:posOffset>86995</wp:posOffset>
                </wp:positionV>
                <wp:extent cx="3314700" cy="1371600"/>
                <wp:effectExtent l="13335" t="8255" r="5715" b="10795"/>
                <wp:wrapNone/>
                <wp:docPr id="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1371600"/>
                          <a:chOff x="5121" y="11655"/>
                          <a:chExt cx="5220" cy="2160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8181" y="11655"/>
                            <a:ext cx="2160" cy="2160"/>
                            <a:chOff x="8181" y="12057"/>
                            <a:chExt cx="2160" cy="2160"/>
                          </a:xfrm>
                        </wpg:grpSpPr>
                        <wps:wsp>
                          <wps:cNvPr id="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81" y="12057"/>
                              <a:ext cx="2160" cy="21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904E56" w14:textId="77777777" w:rsidR="0033002B" w:rsidRDefault="0033002B">
                                <w:pP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</w:pP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どっかい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読解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・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ぶんぽう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文法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の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てん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点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41" y="12777"/>
                              <a:ext cx="144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84" y="13335"/>
                              <a:ext cx="729" cy="5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CBFE50" w14:textId="77777777" w:rsidR="0033002B" w:rsidRDefault="0033002B">
                                <w:pPr>
                                  <w:pStyle w:val="a4"/>
                                  <w:tabs>
                                    <w:tab w:val="clear" w:pos="4252"/>
                                    <w:tab w:val="clear" w:pos="8504"/>
                                  </w:tabs>
                                  <w:snapToGrid/>
                                </w:pPr>
                                <w:r>
                                  <w:rPr>
                                    <w:rFonts w:ascii="Arial" w:eastAsia="MS UI Gothic" w:hAnsi="Arial" w:cs="Arial" w:hint="eastAsia"/>
                                    <w:sz w:val="40"/>
                                  </w:rPr>
                                  <w:t>４０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121" y="12595"/>
                            <a:ext cx="843" cy="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B46831" id="Group 15" o:spid="_x0000_s1033" style="position:absolute;left:0;text-align:left;margin-left:171pt;margin-top:6.85pt;width:261pt;height:108pt;z-index:251659264" coordorigin="5121,11655" coordsize="522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">
                <v:group id="Group 9" o:spid="_x0000_s1034" style="position:absolute;left:8181;top:11655;width:2160;height:2160" coordorigin="8181,12057" coordsize="2160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10" o:spid="_x0000_s1035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<v:textbox>
                      <w:txbxContent>
                        <w:p w14:paraId="17904E56" w14:textId="77777777" w:rsidR="0033002B" w:rsidRDefault="0033002B">
                          <w:pP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</w:pP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どっかい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読解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・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ぶんぽう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文法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の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てん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点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line id="Line 11" o:spid="_x0000_s1036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    <v:shape id="Text Box 12" o:spid="_x0000_s1037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7BCBFE50" w14:textId="77777777" w:rsidR="0033002B" w:rsidRDefault="0033002B">
                          <w:pPr>
                            <w:pStyle w:val="a4"/>
                            <w:tabs>
                              <w:tab w:val="clear" w:pos="4252"/>
                              <w:tab w:val="clear" w:pos="8504"/>
                            </w:tabs>
                            <w:snapToGrid/>
                          </w:pPr>
                          <w:r>
                            <w:rPr>
                              <w:rFonts w:ascii="Arial" w:eastAsia="MS UI Gothic" w:hAnsi="Arial" w:cs="Arial" w:hint="eastAsia"/>
                              <w:sz w:val="40"/>
                            </w:rPr>
                            <w:t>４０</w:t>
                          </w:r>
                        </w:p>
                      </w:txbxContent>
                    </v:textbox>
                  </v:shape>
                </v:group>
                <v:rect id="Rectangle 13" o:spid="_x0000_s1038" style="position:absolute;left:5121;top:12595;width:843;height: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" strokeweight="1.5pt"/>
              </v:group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40581C45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A978CD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4166A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BB12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EB7519F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302067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FBFDE1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9C32EF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7FEE3470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 w:rsidSect="003B4BC8">
          <w:headerReference w:type="default" r:id="rId16"/>
          <w:footerReference w:type="default" r:id="rId17"/>
          <w:pgSz w:w="12240" w:h="15840" w:code="1"/>
          <w:pgMar w:top="1162" w:right="1701" w:bottom="1162" w:left="1701" w:header="720" w:footer="680" w:gutter="0"/>
          <w:pgNumType w:start="10"/>
          <w:cols w:space="720"/>
          <w:noEndnote/>
        </w:sectPr>
      </w:pPr>
    </w:p>
    <w:p w14:paraId="705EA40C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もじ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文字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ごい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語彙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Writing-Vocabulary</w:t>
      </w:r>
    </w:p>
    <w:p w14:paraId="79C847D5" w14:textId="77777777" w:rsidR="00A75C2B" w:rsidRPr="0083026B" w:rsidRDefault="002C416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かいとう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解答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1378B0BD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8210DF7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47218543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</w:t>
      </w:r>
      <w:r w:rsidR="002C416B"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sz w:val="22"/>
              </w:rPr>
              <w:t>うらめん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sz w:val="44"/>
              </w:rPr>
              <w:t>裏面</w:t>
            </w:r>
          </w:rubyBase>
        </w:ruby>
      </w:r>
      <w:r w:rsidRPr="0083026B">
        <w:rPr>
          <w:rFonts w:ascii="Times New Roman" w:eastAsia="MS UI Gothic" w:hAnsi="Times New Roman" w:hint="eastAsia"/>
          <w:sz w:val="44"/>
        </w:rPr>
        <w:t>の解答を見て</w:t>
      </w:r>
    </w:p>
    <w:p w14:paraId="6C022E95" w14:textId="77777777" w:rsidR="00A75C2B" w:rsidRPr="0083026B" w:rsidRDefault="00FC5468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sz w:val="22"/>
              </w:rPr>
              <w:t>さいてん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sz w:val="44"/>
              </w:rPr>
              <w:t>採点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sz w:val="44"/>
        </w:rPr>
        <w:t>してください。</w:t>
      </w:r>
    </w:p>
    <w:p w14:paraId="2AC202C4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FF0DDC3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0678636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538A06B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713058F8" w14:textId="77777777" w:rsidR="00A75C2B" w:rsidRPr="0083026B" w:rsidRDefault="00A75C2B">
      <w:pPr>
        <w:autoSpaceDE w:val="0"/>
        <w:autoSpaceDN w:val="0"/>
        <w:adjustRightInd w:val="0"/>
        <w:ind w:leftChars="6" w:left="14" w:hanging="1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文字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語彙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Writing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（25</w:t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66D20EA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389713E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6ACA170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20188826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5E39B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7DEC85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B8C3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32226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309DDAE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682BCB7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32A17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E4F5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98F93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99D8D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4A04C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A6E0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009127C9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8A164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885993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85434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1725B9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31C9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0115B3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4E42CA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5BAFF0D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7B6F8A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116E7C8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7CDEFE80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AC410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47784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DEAB6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A62D7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63E56EA5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1D67D1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89E0A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07C4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A8FA3D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8E4AE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4DD2BC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389C7CFF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3D2ABC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415949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AF32D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E1C68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2E7147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608547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66741C79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F7545F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210AFAAA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D40296A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3F19F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D4A44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AFE9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AEF02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413C86E8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01819D2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6476AC3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BAC6E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36C6A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</w:tr>
    </w:tbl>
    <w:p w14:paraId="4A1056E9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FE3004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728FC47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29D779C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710D7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1EF21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3A1DF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4026E83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3E0269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D94291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F8EF5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4C56813D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2DA8DF5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428D192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64ADDC9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0B7D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DBAE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BCE51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046B56FF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F3F43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5EC51F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6108F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24F51BFA" w14:textId="77777777" w:rsidR="00A75C2B" w:rsidRPr="0083026B" w:rsidRDefault="00A75C2B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52"/>
        </w:rPr>
      </w:pPr>
    </w:p>
    <w:p w14:paraId="6A3F0728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どっかい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読解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ぶんぽう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文法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Reading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-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Grammar</w:t>
      </w:r>
    </w:p>
    <w:p w14:paraId="0F02725C" w14:textId="77777777" w:rsidR="00A75C2B" w:rsidRPr="0083026B" w:rsidRDefault="00A75C2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b/>
          <w:bCs/>
          <w:sz w:val="52"/>
        </w:rPr>
        <w:t>解答</w:t>
      </w:r>
      <w:r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6BE9EB51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07F56F9A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DC70D15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テストが終わったら、裏面の解答を見て</w:t>
      </w:r>
    </w:p>
    <w:p w14:paraId="084DC9EE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sz w:val="44"/>
        </w:rPr>
        <w:t>採点してください。</w:t>
      </w:r>
    </w:p>
    <w:p w14:paraId="2B486722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3A95B9F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632C9530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406435A5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5F6AC14C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</w:p>
    <w:p w14:paraId="1D866FF5" w14:textId="77777777" w:rsidR="00A75C2B" w:rsidRPr="0083026B" w:rsidRDefault="00A75C2B">
      <w:pPr>
        <w:autoSpaceDE w:val="0"/>
        <w:autoSpaceDN w:val="0"/>
        <w:adjustRightInd w:val="0"/>
        <w:ind w:leftChars="133" w:left="1571" w:hangingChars="323" w:hanging="1292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読解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文法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</w:t>
      </w:r>
      <w:r w:rsidR="00FC5468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t>40点満点</w:t>
      </w:r>
      <w:r w:rsidR="00FC5468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4981BA5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0D62ECA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03CDC20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66080345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9DE7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F9279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71B9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F1F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FB4EB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798D4079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5C7255C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5129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9FCF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2F3D8A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CAFE5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3AEF6A7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DD4A25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31658DA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712159E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F8C8B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37F38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86A25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0DC53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535C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2E9030E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D40F1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152A94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B35328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2DF68A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BF078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6CB1524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9AF573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06B2EEB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5738A09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7CD2B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ACE0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714EA9F1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274A5D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00A96F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71DA7A6F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597E623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0F64C9A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BD00B45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97AAB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7DBD3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25AFF467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4D235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550BEA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6A3FC91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C116D1D" w14:textId="77EC05FB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Arial" w:eastAsia="MS UI Gothic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70E0F5E" wp14:editId="723BB718">
                <wp:simplePos x="0" y="0"/>
                <wp:positionH relativeFrom="column">
                  <wp:posOffset>2200275</wp:posOffset>
                </wp:positionH>
                <wp:positionV relativeFrom="paragraph">
                  <wp:posOffset>518795</wp:posOffset>
                </wp:positionV>
                <wp:extent cx="520065" cy="753110"/>
                <wp:effectExtent l="13335" t="15240" r="9525" b="1270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" cy="75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7EECA" w14:textId="77777777" w:rsidR="0033002B" w:rsidRDefault="0033002B">
                            <w:pPr>
                              <w:spacing w:line="380" w:lineRule="exact"/>
                              <w:jc w:val="center"/>
                              <w:rPr>
                                <w:rFonts w:ascii="Arial" w:eastAsia="MS UI Gothic" w:hAnsi="Arial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14:paraId="3D70A5EE" w14:textId="77777777" w:rsidR="0033002B" w:rsidRDefault="0033002B">
                            <w:pPr>
                              <w:spacing w:before="60"/>
                              <w:jc w:val="center"/>
                            </w:pPr>
                            <w:r>
                              <w:rPr>
                                <w:rFonts w:ascii="Arial" w:eastAsia="MS UI Gothic" w:hAnsi="Arial" w:cs="Arial" w:hint="eastAsia"/>
                                <w:b/>
                                <w:bCs/>
                                <w:sz w:val="40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E0F5E" id="Text Box 35" o:spid="_x0000_s1039" type="#_x0000_t202" style="position:absolute;left:0;text-align:left;margin-left:173.25pt;margin-top:40.85pt;width:40.95pt;height:5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" strokeweight="1.5pt">
                <v:textbox>
                  <w:txbxContent>
                    <w:p w14:paraId="7957EECA" w14:textId="77777777" w:rsidR="0033002B" w:rsidRDefault="0033002B">
                      <w:pPr>
                        <w:spacing w:line="380" w:lineRule="exact"/>
                        <w:jc w:val="center"/>
                        <w:rPr>
                          <w:rFonts w:ascii="Arial" w:eastAsia="MS UI Gothic" w:hAnsi="Arial" w:cs="Arial"/>
                          <w:b/>
                          <w:bCs/>
                          <w:sz w:val="40"/>
                        </w:rPr>
                      </w:pPr>
                    </w:p>
                    <w:p w14:paraId="3D70A5EE" w14:textId="77777777" w:rsidR="0033002B" w:rsidRDefault="0033002B">
                      <w:pPr>
                        <w:spacing w:before="60"/>
                        <w:jc w:val="center"/>
                      </w:pPr>
                      <w:r>
                        <w:rPr>
                          <w:rFonts w:ascii="Arial" w:eastAsia="MS UI Gothic" w:hAnsi="Arial" w:cs="Arial" w:hint="eastAsia"/>
                          <w:b/>
                          <w:bCs/>
                          <w:sz w:val="40"/>
                        </w:rPr>
                        <w:t>４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3393C681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18B2D74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331BF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C438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14:paraId="331B1A95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FFA491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FD2BFF6" w14:textId="77777777" w:rsidR="00A75C2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31D79448" w14:textId="77777777" w:rsidR="00A75C2B" w:rsidRDefault="00A75C2B">
      <w:pPr>
        <w:autoSpaceDE w:val="0"/>
        <w:autoSpaceDN w:val="0"/>
        <w:adjustRightInd w:val="0"/>
        <w:spacing w:beforeLines="50" w:before="120"/>
        <w:ind w:leftChars="-20" w:left="-42" w:firstLineChars="3" w:firstLine="12"/>
        <w:rPr>
          <w:sz w:val="40"/>
        </w:rPr>
      </w:pPr>
    </w:p>
    <w:sectPr w:rsidR="00A75C2B" w:rsidSect="003B4BC8">
      <w:headerReference w:type="default" r:id="rId18"/>
      <w:footerReference w:type="default" r:id="rId19"/>
      <w:pgSz w:w="12240" w:h="15840" w:code="1"/>
      <w:pgMar w:top="1162" w:right="1701" w:bottom="1162" w:left="1701" w:header="720" w:footer="680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A7CEE" w14:textId="77777777" w:rsidR="002050B2" w:rsidRDefault="002050B2">
      <w:r>
        <w:separator/>
      </w:r>
    </w:p>
  </w:endnote>
  <w:endnote w:type="continuationSeparator" w:id="0">
    <w:p w14:paraId="0A834003" w14:textId="77777777" w:rsidR="002050B2" w:rsidRDefault="0020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D4C9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8E34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8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B0E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9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C566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t xml:space="preserve">- </w:t>
    </w:r>
    <w:r w:rsidRPr="000F411E">
      <w:fldChar w:fldCharType="begin"/>
    </w:r>
    <w:r w:rsidRPr="000F411E">
      <w:instrText xml:space="preserve"> PAGE </w:instrText>
    </w:r>
    <w:r w:rsidRPr="000F411E">
      <w:fldChar w:fldCharType="separate"/>
    </w:r>
    <w:r w:rsidR="002B2FDC">
      <w:rPr>
        <w:noProof/>
      </w:rPr>
      <w:t>10</w:t>
    </w:r>
    <w:r w:rsidRPr="000F411E">
      <w:fldChar w:fldCharType="end"/>
    </w:r>
    <w:r w:rsidRPr="000F411E">
      <w:t xml:space="preserve"> 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3B54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14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5DA43" w14:textId="77777777" w:rsidR="002050B2" w:rsidRDefault="002050B2">
      <w:r>
        <w:separator/>
      </w:r>
    </w:p>
  </w:footnote>
  <w:footnote w:type="continuationSeparator" w:id="0">
    <w:p w14:paraId="238ECB51" w14:textId="77777777" w:rsidR="002050B2" w:rsidRDefault="0020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1ECC2" w14:textId="77777777" w:rsidR="0033002B" w:rsidRDefault="0033002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BF7E" w14:textId="77777777" w:rsidR="0033002B" w:rsidRDefault="0033002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809F" w14:textId="77777777" w:rsidR="0033002B" w:rsidRDefault="0033002B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F8727" w14:textId="77777777" w:rsidR="0033002B" w:rsidRDefault="003300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A62BC"/>
    <w:multiLevelType w:val="hybridMultilevel"/>
    <w:tmpl w:val="7316B5E8"/>
    <w:lvl w:ilvl="0" w:tplc="14461BF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700EF7"/>
    <w:multiLevelType w:val="hybridMultilevel"/>
    <w:tmpl w:val="7BF6FE70"/>
    <w:lvl w:ilvl="0" w:tplc="F61E998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eastAsia="MS UI Gothic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13984456">
    <w:abstractNumId w:val="0"/>
  </w:num>
  <w:num w:numId="2" w16cid:durableId="21674824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朝賀　美織">
    <w15:presenceInfo w15:providerId="AD" w15:userId="S::Miori_Asaka@jpf.go.jp::c27e94f0-2191-4439-8c94-af613da234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C2B"/>
    <w:rsid w:val="00010E96"/>
    <w:rsid w:val="00017A27"/>
    <w:rsid w:val="00021C7C"/>
    <w:rsid w:val="0007004C"/>
    <w:rsid w:val="000877F8"/>
    <w:rsid w:val="000B7A6A"/>
    <w:rsid w:val="000C5DB6"/>
    <w:rsid w:val="000D1EAF"/>
    <w:rsid w:val="00103F0C"/>
    <w:rsid w:val="00121A3E"/>
    <w:rsid w:val="001761FE"/>
    <w:rsid w:val="001853E6"/>
    <w:rsid w:val="001A7D77"/>
    <w:rsid w:val="001C45C4"/>
    <w:rsid w:val="002050B2"/>
    <w:rsid w:val="00206BDE"/>
    <w:rsid w:val="00254F8D"/>
    <w:rsid w:val="00257CE5"/>
    <w:rsid w:val="00275980"/>
    <w:rsid w:val="002B2FDC"/>
    <w:rsid w:val="002B73D0"/>
    <w:rsid w:val="002C416B"/>
    <w:rsid w:val="002D4A58"/>
    <w:rsid w:val="002E5B9B"/>
    <w:rsid w:val="002F4532"/>
    <w:rsid w:val="003165A0"/>
    <w:rsid w:val="0033002B"/>
    <w:rsid w:val="00336635"/>
    <w:rsid w:val="003401E7"/>
    <w:rsid w:val="00341D55"/>
    <w:rsid w:val="00363B95"/>
    <w:rsid w:val="003B4BC8"/>
    <w:rsid w:val="00413AF6"/>
    <w:rsid w:val="00450A9D"/>
    <w:rsid w:val="00460770"/>
    <w:rsid w:val="004B552C"/>
    <w:rsid w:val="004B6E93"/>
    <w:rsid w:val="0051739F"/>
    <w:rsid w:val="00541FB9"/>
    <w:rsid w:val="00582FDB"/>
    <w:rsid w:val="005C5245"/>
    <w:rsid w:val="005D17A0"/>
    <w:rsid w:val="005E7006"/>
    <w:rsid w:val="005F0C79"/>
    <w:rsid w:val="00612A8B"/>
    <w:rsid w:val="0064341E"/>
    <w:rsid w:val="006568A8"/>
    <w:rsid w:val="00663404"/>
    <w:rsid w:val="006826CE"/>
    <w:rsid w:val="006A59FC"/>
    <w:rsid w:val="006B5530"/>
    <w:rsid w:val="00774EED"/>
    <w:rsid w:val="007B7CFB"/>
    <w:rsid w:val="007C68E8"/>
    <w:rsid w:val="007D2C3F"/>
    <w:rsid w:val="007D2F7A"/>
    <w:rsid w:val="007E6AC0"/>
    <w:rsid w:val="007F1922"/>
    <w:rsid w:val="007F1948"/>
    <w:rsid w:val="00815659"/>
    <w:rsid w:val="008247E4"/>
    <w:rsid w:val="0083026B"/>
    <w:rsid w:val="00835C2A"/>
    <w:rsid w:val="00847F07"/>
    <w:rsid w:val="00883C3F"/>
    <w:rsid w:val="008865F5"/>
    <w:rsid w:val="0088753E"/>
    <w:rsid w:val="00893C50"/>
    <w:rsid w:val="008A5AA5"/>
    <w:rsid w:val="00925BF1"/>
    <w:rsid w:val="00965118"/>
    <w:rsid w:val="009E05EF"/>
    <w:rsid w:val="009F6130"/>
    <w:rsid w:val="00A058AE"/>
    <w:rsid w:val="00A66474"/>
    <w:rsid w:val="00A75C2B"/>
    <w:rsid w:val="00A87986"/>
    <w:rsid w:val="00AA7028"/>
    <w:rsid w:val="00AE5855"/>
    <w:rsid w:val="00B23D16"/>
    <w:rsid w:val="00B61D8C"/>
    <w:rsid w:val="00B753C3"/>
    <w:rsid w:val="00B90896"/>
    <w:rsid w:val="00BB24A4"/>
    <w:rsid w:val="00C2315A"/>
    <w:rsid w:val="00C609E4"/>
    <w:rsid w:val="00C82821"/>
    <w:rsid w:val="00CA58E2"/>
    <w:rsid w:val="00D30F73"/>
    <w:rsid w:val="00DB144C"/>
    <w:rsid w:val="00DF3A44"/>
    <w:rsid w:val="00E020E7"/>
    <w:rsid w:val="00E164A7"/>
    <w:rsid w:val="00E2138E"/>
    <w:rsid w:val="00E57C7A"/>
    <w:rsid w:val="00E715B0"/>
    <w:rsid w:val="00E77F7B"/>
    <w:rsid w:val="00EA255C"/>
    <w:rsid w:val="00F01EDC"/>
    <w:rsid w:val="00F32930"/>
    <w:rsid w:val="00F53C2F"/>
    <w:rsid w:val="00FA0FAF"/>
    <w:rsid w:val="00FC5468"/>
    <w:rsid w:val="00FE0890"/>
    <w:rsid w:val="00FF57A3"/>
    <w:rsid w:val="5D68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9C4CEC"/>
  <w15:chartTrackingRefBased/>
  <w15:docId w15:val="{B6563666-EBE7-435C-A3EB-B35DE021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jc w:val="center"/>
      <w:outlineLvl w:val="0"/>
    </w:pPr>
    <w:rPr>
      <w:rFonts w:ascii="MS UI Gothic" w:eastAsia="MS UI Gothic" w:hAnsi="MS UI Gothic"/>
      <w:kern w:val="0"/>
      <w:sz w:val="46"/>
      <w:szCs w:val="4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Lines="50" w:before="120"/>
      <w:jc w:val="center"/>
      <w:outlineLvl w:val="1"/>
    </w:pPr>
    <w:rPr>
      <w:rFonts w:ascii="Times New Roman" w:eastAsia="MS UI Gothic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  <w:spacing w:beforeLines="50" w:before="120" w:line="360" w:lineRule="exact"/>
      <w:jc w:val="left"/>
    </w:pPr>
    <w:rPr>
      <w:rFonts w:ascii="MS UI Gothic" w:eastAsia="MS UI Gothic" w:hAnsi="MS UI Gothic"/>
      <w:kern w:val="0"/>
      <w:szCs w:val="21"/>
    </w:rPr>
  </w:style>
  <w:style w:type="paragraph" w:styleId="20">
    <w:name w:val="Body Text 2"/>
    <w:basedOn w:val="a"/>
    <w:pPr>
      <w:spacing w:line="440" w:lineRule="exact"/>
    </w:pPr>
    <w:rPr>
      <w:rFonts w:ascii="Times New Roman" w:eastAsia="MS UI Gothic" w:hAnsi="Times New Roman"/>
      <w:sz w:val="2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E77F7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77F7B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8A5AA5"/>
    <w:rPr>
      <w:sz w:val="18"/>
      <w:szCs w:val="18"/>
    </w:rPr>
  </w:style>
  <w:style w:type="paragraph" w:styleId="ab">
    <w:name w:val="annotation text"/>
    <w:basedOn w:val="a"/>
    <w:link w:val="ac"/>
    <w:rsid w:val="008A5AA5"/>
    <w:pPr>
      <w:jc w:val="left"/>
    </w:pPr>
  </w:style>
  <w:style w:type="character" w:customStyle="1" w:styleId="ac">
    <w:name w:val="コメント文字列 (文字)"/>
    <w:link w:val="ab"/>
    <w:rsid w:val="008A5AA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8A5AA5"/>
    <w:rPr>
      <w:b/>
      <w:bCs/>
    </w:rPr>
  </w:style>
  <w:style w:type="character" w:customStyle="1" w:styleId="ae">
    <w:name w:val="コメント内容 (文字)"/>
    <w:link w:val="ad"/>
    <w:rsid w:val="008A5AA5"/>
    <w:rPr>
      <w:b/>
      <w:bCs/>
      <w:kern w:val="2"/>
      <w:sz w:val="21"/>
      <w:szCs w:val="24"/>
    </w:rPr>
  </w:style>
  <w:style w:type="character" w:customStyle="1" w:styleId="a5">
    <w:name w:val="ヘッダー (文字)"/>
    <w:basedOn w:val="a0"/>
    <w:link w:val="a4"/>
    <w:rsid w:val="00815659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A058A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6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E1E741-EB4A-4494-8D8B-F5DAE565D53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2664B559-FC1F-4BCF-AD28-C058817C41C4}"/>
</file>

<file path=customXml/itemProps3.xml><?xml version="1.0" encoding="utf-8"?>
<ds:datastoreItem xmlns:ds="http://schemas.openxmlformats.org/officeDocument/2006/customXml" ds:itemID="{9A08E493-CD6A-45AE-86A2-64DE83CD93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9C523B-6750-4D62-8C62-79A6001D69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2095</Words>
  <Characters>11948</Characters>
  <Application>Microsoft Office Word</Application>
  <DocSecurity>0</DocSecurity>
  <Lines>99</Lines>
  <Paragraphs>28</Paragraphs>
  <ScaleCrop>false</ScaleCrop>
  <Company>VISIONI PROJECT</Company>
  <LinksUpToDate>false</LinksUpToDate>
  <CharactersWithSpaces>14015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海外(かいがい)日本語(にほんご)教師(きょうし)研修(けんしゅう)申請書(しんせいしょ)付属(ふぞく)</dc:title>
  <dc:subject/>
  <cp:keywords/>
  <dc:description/>
  <cp:revision>5</cp:revision>
  <cp:lastPrinted>2021-08-17T00:36:00Z</cp:lastPrinted>
  <dcterms:created xsi:type="dcterms:W3CDTF">2022-09-13T06:24:00Z</dcterms:created>
  <dcterms:modified xsi:type="dcterms:W3CDTF">2024-08-01T07:32:00Z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0x010100AA235B19431A1C4695970D3C127C0522</vt:lpwstr>
  </property>
  <property fmtid="{D5CDD505-2E9C-101B-9397-08002B2CF9AE}" pid="3" name="MediaServiceImageTags">
    <vt:lpwstr/>
  </property>
</Properties>
</file>